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2B" w:rsidRPr="00AA51FB" w:rsidRDefault="0047622B" w:rsidP="0047622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AN</w:t>
      </w: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EX</w:t>
      </w: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O</w:t>
      </w: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 12</w:t>
      </w:r>
    </w:p>
    <w:p w:rsidR="0047622B" w:rsidRPr="00AA51FB" w:rsidRDefault="0047622B" w:rsidP="0047622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 COMPROMISO DE MEDIOS</w:t>
      </w:r>
    </w:p>
    <w:p w:rsidR="0047622B" w:rsidRDefault="0047622B"/>
    <w:p w:rsidR="002B450F" w:rsidRPr="008821E2" w:rsidRDefault="002B450F" w:rsidP="002B450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2B450F" w:rsidRDefault="002B450F"/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El/la </w:t>
      </w:r>
      <w:proofErr w:type="spellStart"/>
      <w:r w:rsidRPr="0047622B">
        <w:rPr>
          <w:rFonts w:ascii="Arial" w:hAnsi="Arial" w:cs="Arial"/>
          <w:sz w:val="22"/>
          <w:szCs w:val="22"/>
        </w:rPr>
        <w:t>señor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 ________, en nombre </w:t>
      </w:r>
      <w:proofErr w:type="spellStart"/>
      <w:r w:rsidRPr="0047622B">
        <w:rPr>
          <w:rFonts w:ascii="Arial" w:hAnsi="Arial" w:cs="Arial"/>
          <w:sz w:val="22"/>
          <w:szCs w:val="22"/>
        </w:rPr>
        <w:t>propio</w:t>
      </w:r>
      <w:proofErr w:type="spellEnd"/>
      <w:r w:rsidRPr="0047622B">
        <w:rPr>
          <w:rFonts w:ascii="Arial" w:hAnsi="Arial" w:cs="Arial"/>
          <w:sz w:val="22"/>
          <w:szCs w:val="22"/>
        </w:rPr>
        <w:t>, o como ________ (</w:t>
      </w:r>
      <w:proofErr w:type="spellStart"/>
      <w:r w:rsidRPr="0047622B">
        <w:rPr>
          <w:rFonts w:ascii="Arial" w:hAnsi="Arial" w:cs="Arial"/>
          <w:sz w:val="22"/>
          <w:szCs w:val="22"/>
        </w:rPr>
        <w:t>señale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622B">
        <w:rPr>
          <w:rFonts w:ascii="Arial" w:hAnsi="Arial" w:cs="Arial"/>
          <w:sz w:val="22"/>
          <w:szCs w:val="22"/>
        </w:rPr>
        <w:t>sus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facultades de </w:t>
      </w:r>
      <w:proofErr w:type="spellStart"/>
      <w:r w:rsidRPr="0047622B">
        <w:rPr>
          <w:rFonts w:ascii="Arial" w:hAnsi="Arial" w:cs="Arial"/>
          <w:sz w:val="22"/>
          <w:szCs w:val="22"/>
        </w:rPr>
        <w:t>representación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: por </w:t>
      </w:r>
      <w:proofErr w:type="spellStart"/>
      <w:r w:rsidRPr="0047622B">
        <w:rPr>
          <w:rFonts w:ascii="Arial" w:hAnsi="Arial" w:cs="Arial"/>
          <w:sz w:val="22"/>
          <w:szCs w:val="22"/>
        </w:rPr>
        <w:t>ejemplo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, administrador/a </w:t>
      </w:r>
      <w:proofErr w:type="spellStart"/>
      <w:r w:rsidRPr="0047622B">
        <w:rPr>
          <w:rFonts w:ascii="Arial" w:hAnsi="Arial" w:cs="Arial"/>
          <w:sz w:val="22"/>
          <w:szCs w:val="22"/>
        </w:rPr>
        <w:t>único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/a, </w:t>
      </w:r>
      <w:proofErr w:type="spellStart"/>
      <w:r w:rsidRPr="0047622B">
        <w:rPr>
          <w:rFonts w:ascii="Arial" w:hAnsi="Arial" w:cs="Arial"/>
          <w:sz w:val="22"/>
          <w:szCs w:val="22"/>
        </w:rPr>
        <w:t>apoderado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/a,...), de la empresa ________ con CIF ________, </w:t>
      </w:r>
      <w:proofErr w:type="spellStart"/>
      <w:r w:rsidRPr="0047622B">
        <w:rPr>
          <w:rFonts w:ascii="Arial" w:hAnsi="Arial" w:cs="Arial"/>
          <w:sz w:val="22"/>
          <w:szCs w:val="22"/>
        </w:rPr>
        <w:t>bajo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mi </w:t>
      </w:r>
      <w:proofErr w:type="spellStart"/>
      <w:r w:rsidRPr="0047622B">
        <w:rPr>
          <w:rFonts w:ascii="Arial" w:hAnsi="Arial" w:cs="Arial"/>
          <w:sz w:val="22"/>
          <w:szCs w:val="22"/>
        </w:rPr>
        <w:t>responsabilidad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, como licitador/a del ________, con </w:t>
      </w:r>
      <w:proofErr w:type="spellStart"/>
      <w:r w:rsidRPr="0047622B">
        <w:rPr>
          <w:rFonts w:ascii="Arial" w:hAnsi="Arial" w:cs="Arial"/>
          <w:sz w:val="22"/>
          <w:szCs w:val="22"/>
        </w:rPr>
        <w:t>expediente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número ________,</w:t>
      </w: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47622B">
        <w:rPr>
          <w:rFonts w:ascii="Arial" w:hAnsi="Arial" w:cs="Arial"/>
          <w:b/>
          <w:sz w:val="22"/>
          <w:szCs w:val="22"/>
        </w:rPr>
        <w:t>DECLARO:</w:t>
      </w:r>
    </w:p>
    <w:p w:rsid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Que la empresa, a la que represento, se </w:t>
      </w:r>
      <w:proofErr w:type="spellStart"/>
      <w:r w:rsidRPr="0047622B">
        <w:rPr>
          <w:rFonts w:ascii="Arial" w:hAnsi="Arial" w:cs="Arial"/>
          <w:sz w:val="22"/>
          <w:szCs w:val="22"/>
        </w:rPr>
        <w:t>compromete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47622B">
        <w:rPr>
          <w:rFonts w:ascii="Arial" w:hAnsi="Arial" w:cs="Arial"/>
          <w:sz w:val="22"/>
          <w:szCs w:val="22"/>
        </w:rPr>
        <w:t>poner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47622B">
        <w:rPr>
          <w:rFonts w:ascii="Arial" w:hAnsi="Arial" w:cs="Arial"/>
          <w:sz w:val="22"/>
          <w:szCs w:val="22"/>
        </w:rPr>
        <w:t>disposición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los </w:t>
      </w:r>
      <w:proofErr w:type="spellStart"/>
      <w:r w:rsidRPr="0047622B">
        <w:rPr>
          <w:rFonts w:ascii="Arial" w:hAnsi="Arial" w:cs="Arial"/>
          <w:sz w:val="22"/>
          <w:szCs w:val="22"/>
        </w:rPr>
        <w:t>medios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622B">
        <w:rPr>
          <w:rFonts w:ascii="Arial" w:hAnsi="Arial" w:cs="Arial"/>
          <w:sz w:val="22"/>
          <w:szCs w:val="22"/>
        </w:rPr>
        <w:t>necesarios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para la </w:t>
      </w:r>
      <w:proofErr w:type="spellStart"/>
      <w:r w:rsidRPr="0047622B">
        <w:rPr>
          <w:rFonts w:ascii="Arial" w:hAnsi="Arial" w:cs="Arial"/>
          <w:sz w:val="22"/>
          <w:szCs w:val="22"/>
        </w:rPr>
        <w:t>realización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47622B">
        <w:rPr>
          <w:rFonts w:ascii="Arial" w:hAnsi="Arial" w:cs="Arial"/>
          <w:sz w:val="22"/>
          <w:szCs w:val="22"/>
        </w:rPr>
        <w:t>prestación</w:t>
      </w:r>
      <w:proofErr w:type="spellEnd"/>
      <w:r w:rsidRPr="0047622B">
        <w:rPr>
          <w:rFonts w:ascii="Arial" w:hAnsi="Arial" w:cs="Arial"/>
          <w:sz w:val="22"/>
          <w:szCs w:val="22"/>
        </w:rPr>
        <w:t>.</w:t>
      </w: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(firma </w:t>
      </w:r>
      <w:proofErr w:type="spellStart"/>
      <w:r w:rsidRPr="0047622B">
        <w:rPr>
          <w:rFonts w:ascii="Arial" w:hAnsi="Arial" w:cs="Arial"/>
          <w:sz w:val="22"/>
          <w:szCs w:val="22"/>
        </w:rPr>
        <w:t>electrónica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del/de la </w:t>
      </w:r>
      <w:proofErr w:type="spellStart"/>
      <w:r w:rsidRPr="0047622B">
        <w:rPr>
          <w:rFonts w:ascii="Arial" w:hAnsi="Arial" w:cs="Arial"/>
          <w:sz w:val="22"/>
          <w:szCs w:val="22"/>
        </w:rPr>
        <w:t>representante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 la empresa)</w:t>
      </w:r>
    </w:p>
    <w:p w:rsidR="0047622B" w:rsidRPr="0047622B" w:rsidRDefault="0047622B" w:rsidP="0047622B">
      <w:pPr>
        <w:jc w:val="both"/>
        <w:rPr>
          <w:rFonts w:ascii="Arial" w:hAnsi="Arial" w:cs="Arial"/>
        </w:rPr>
      </w:pPr>
    </w:p>
    <w:p w:rsidR="0047622B" w:rsidRDefault="0047622B"/>
    <w:p w:rsidR="0047622B" w:rsidRDefault="0047622B"/>
    <w:p w:rsidR="0047622B" w:rsidRDefault="0047622B"/>
    <w:sectPr w:rsidR="0047622B" w:rsidSect="004762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82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2B" w:rsidRDefault="0047622B" w:rsidP="0047622B">
      <w:pPr>
        <w:spacing w:after="0" w:line="240" w:lineRule="auto"/>
      </w:pPr>
      <w:r>
        <w:separator/>
      </w:r>
    </w:p>
  </w:endnote>
  <w:endnote w:type="continuationSeparator" w:id="0">
    <w:p w:rsidR="0047622B" w:rsidRDefault="0047622B" w:rsidP="0047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0F" w:rsidRDefault="002B450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2B" w:rsidRDefault="0047622B" w:rsidP="0047622B">
    <w:pPr>
      <w:pStyle w:val="Peu"/>
      <w:ind w:left="-284"/>
    </w:pPr>
    <w:r>
      <w:rPr>
        <w:noProof/>
        <w:lang w:eastAsia="ca-ES"/>
      </w:rPr>
      <w:drawing>
        <wp:inline distT="0" distB="0" distL="0" distR="0" wp14:anchorId="6B14F796" wp14:editId="1E6B34F3">
          <wp:extent cx="1238250" cy="326760"/>
          <wp:effectExtent l="0" t="0" r="0" b="0"/>
          <wp:docPr id="48" name="Imatge 48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380" cy="328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1DB00B5" wp14:editId="19B6DC99">
          <wp:extent cx="1562100" cy="381000"/>
          <wp:effectExtent l="0" t="0" r="0" b="0"/>
          <wp:docPr id="49" name="Imatge 49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7399FF1" wp14:editId="18B9A989">
          <wp:extent cx="1314450" cy="400050"/>
          <wp:effectExtent l="0" t="0" r="0" b="0"/>
          <wp:docPr id="50" name="Imatge 50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25A99D1A" wp14:editId="76FCA7FD">
          <wp:extent cx="1333500" cy="352425"/>
          <wp:effectExtent l="0" t="0" r="0" b="9525"/>
          <wp:docPr id="51" name="Imatge 51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2B" w:rsidRDefault="0047622B" w:rsidP="0047622B">
    <w:pPr>
      <w:pStyle w:val="Peu"/>
      <w:rPr>
        <w:noProof/>
        <w:lang w:eastAsia="ca-ES"/>
      </w:rPr>
    </w:pPr>
  </w:p>
  <w:p w:rsidR="002B450F" w:rsidRPr="001D105A" w:rsidRDefault="002B450F" w:rsidP="0047622B">
    <w:pPr>
      <w:pStyle w:val="Peu"/>
      <w:rPr>
        <w:rFonts w:ascii="Calibri Light" w:hAnsi="Calibri Light"/>
        <w:sz w:val="16"/>
      </w:rPr>
    </w:pPr>
  </w:p>
  <w:p w:rsidR="0047622B" w:rsidRDefault="0047622B" w:rsidP="0047622B">
    <w:pPr>
      <w:pStyle w:val="Peu"/>
    </w:pPr>
    <w:bookmarkStart w:id="1" w:name="_GoBack"/>
    <w:bookmarkEnd w:id="1"/>
  </w:p>
  <w:p w:rsidR="0047622B" w:rsidRDefault="0047622B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0F" w:rsidRDefault="002B450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2B" w:rsidRDefault="0047622B" w:rsidP="0047622B">
      <w:pPr>
        <w:spacing w:after="0" w:line="240" w:lineRule="auto"/>
      </w:pPr>
      <w:r>
        <w:separator/>
      </w:r>
    </w:p>
  </w:footnote>
  <w:footnote w:type="continuationSeparator" w:id="0">
    <w:p w:rsidR="0047622B" w:rsidRDefault="0047622B" w:rsidP="00476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0F" w:rsidRDefault="002B450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2B" w:rsidRDefault="002B450F" w:rsidP="002B450F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126E7F11" wp14:editId="340D6DAB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0F" w:rsidRDefault="002B450F">
    <w:pPr>
      <w:pStyle w:val="Capaler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2B"/>
    <w:rsid w:val="002B450F"/>
    <w:rsid w:val="0047622B"/>
    <w:rsid w:val="00B0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C65C3"/>
  <w15:chartTrackingRefBased/>
  <w15:docId w15:val="{714C5CD0-7DAD-4CC8-B1F7-B798B0BE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2B"/>
    <w:pPr>
      <w:spacing w:after="200" w:line="27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762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7622B"/>
  </w:style>
  <w:style w:type="paragraph" w:styleId="Peu">
    <w:name w:val="footer"/>
    <w:basedOn w:val="Normal"/>
    <w:link w:val="PeuCar"/>
    <w:uiPriority w:val="99"/>
    <w:unhideWhenUsed/>
    <w:rsid w:val="004762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47622B"/>
  </w:style>
  <w:style w:type="paragraph" w:styleId="NormalWeb">
    <w:name w:val="Normal (Web)"/>
    <w:basedOn w:val="Normal"/>
    <w:uiPriority w:val="99"/>
    <w:semiHidden/>
    <w:unhideWhenUsed/>
    <w:rsid w:val="0047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2</cp:revision>
  <dcterms:created xsi:type="dcterms:W3CDTF">2025-07-24T10:26:00Z</dcterms:created>
  <dcterms:modified xsi:type="dcterms:W3CDTF">2025-09-26T09:12:00Z</dcterms:modified>
</cp:coreProperties>
</file>